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0AA1A2" w14:textId="48C16CA1" w:rsidR="00FE0342" w:rsidRPr="00FE0342" w:rsidRDefault="00FE0342" w:rsidP="00FE0342">
      <w:pPr>
        <w:spacing w:after="0"/>
        <w:rPr>
          <w:b/>
          <w:bCs/>
          <w:color w:val="0C3512" w:themeColor="accent3" w:themeShade="80"/>
          <w:sz w:val="24"/>
          <w:szCs w:val="24"/>
        </w:rPr>
      </w:pPr>
      <w:r>
        <w:rPr>
          <w:b/>
          <w:bCs/>
          <w:noProof/>
          <w:color w:val="0C3512" w:themeColor="accent3" w:themeShade="80"/>
          <w:sz w:val="24"/>
          <w:szCs w:val="24"/>
        </w:rPr>
        <mc:AlternateContent>
          <mc:Choice Requires="wpg">
            <w:drawing>
              <wp:anchor distT="0" distB="0" distL="114300" distR="114300" simplePos="0" relativeHeight="251657728" behindDoc="0" locked="0" layoutInCell="1" allowOverlap="1" wp14:anchorId="7FA7A31B" wp14:editId="3123AB8D">
                <wp:simplePos x="0" y="0"/>
                <wp:positionH relativeFrom="column">
                  <wp:posOffset>3481705</wp:posOffset>
                </wp:positionH>
                <wp:positionV relativeFrom="paragraph">
                  <wp:posOffset>109855</wp:posOffset>
                </wp:positionV>
                <wp:extent cx="1685925" cy="1333500"/>
                <wp:effectExtent l="0" t="0" r="0" b="0"/>
                <wp:wrapNone/>
                <wp:docPr id="631995716" name="Groupe 3"/>
                <wp:cNvGraphicFramePr/>
                <a:graphic xmlns:a="http://schemas.openxmlformats.org/drawingml/2006/main">
                  <a:graphicData uri="http://schemas.microsoft.com/office/word/2010/wordprocessingGroup">
                    <wpg:wgp>
                      <wpg:cNvGrpSpPr/>
                      <wpg:grpSpPr>
                        <a:xfrm>
                          <a:off x="0" y="0"/>
                          <a:ext cx="1685925" cy="1333500"/>
                          <a:chOff x="0" y="4058736"/>
                          <a:chExt cx="5449570" cy="5177339"/>
                        </a:xfrm>
                      </wpg:grpSpPr>
                      <pic:pic xmlns:pic="http://schemas.openxmlformats.org/drawingml/2006/picture">
                        <pic:nvPicPr>
                          <pic:cNvPr id="364448633" name="Image 1"/>
                          <pic:cNvPicPr>
                            <a:picLocks noChangeAspect="1"/>
                          </pic:cNvPicPr>
                        </pic:nvPicPr>
                        <pic:blipFill>
                          <a:blip r:embed="rId4" cstate="print">
                            <a:alphaModFix amt="20000"/>
                            <a:extLst>
                              <a:ext uri="{28A0092B-C50C-407E-A947-70E740481C1C}">
                                <a14:useLocalDpi xmlns:a14="http://schemas.microsoft.com/office/drawing/2010/main" val="0"/>
                              </a:ext>
                              <a:ext uri="{837473B0-CC2E-450A-ABE3-18F120FF3D39}">
                                <a1611:picAttrSrcUrl xmlns:a1611="http://schemas.microsoft.com/office/drawing/2016/11/main" r:id="rId5"/>
                              </a:ext>
                            </a:extLst>
                          </a:blip>
                          <a:stretch>
                            <a:fillRect/>
                          </a:stretch>
                        </pic:blipFill>
                        <pic:spPr>
                          <a:xfrm>
                            <a:off x="0" y="4058736"/>
                            <a:ext cx="2962275" cy="4833803"/>
                          </a:xfrm>
                          <a:prstGeom prst="rect">
                            <a:avLst/>
                          </a:prstGeom>
                        </pic:spPr>
                      </pic:pic>
                      <wps:wsp>
                        <wps:cNvPr id="1454081250" name="Zone de texte 2"/>
                        <wps:cNvSpPr txBox="1"/>
                        <wps:spPr>
                          <a:xfrm>
                            <a:off x="0" y="8892540"/>
                            <a:ext cx="5449570" cy="343535"/>
                          </a:xfrm>
                          <a:prstGeom prst="rect">
                            <a:avLst/>
                          </a:prstGeom>
                          <a:solidFill>
                            <a:prstClr val="white"/>
                          </a:solidFill>
                          <a:ln>
                            <a:noFill/>
                          </a:ln>
                        </wps:spPr>
                        <wps:txbx>
                          <w:txbxContent>
                            <w:p w14:paraId="615719B1" w14:textId="62FFF260" w:rsidR="00FE0342" w:rsidRPr="00FE0342" w:rsidRDefault="00FE0342" w:rsidP="00FE0342">
                              <w:pPr>
                                <w:rPr>
                                  <w:sz w:val="18"/>
                                  <w:szCs w:val="18"/>
                                </w:rPr>
                              </w:pPr>
                              <w:hyperlink r:id="rId6" w:history="1">
                                <w:r w:rsidRPr="00FE0342">
                                  <w:rPr>
                                    <w:rStyle w:val="Lienhypertexte"/>
                                    <w:sz w:val="18"/>
                                    <w:szCs w:val="18"/>
                                  </w:rPr>
                                  <w:t>Cette photo</w:t>
                                </w:r>
                              </w:hyperlink>
                              <w:r w:rsidRPr="00FE0342">
                                <w:rPr>
                                  <w:sz w:val="18"/>
                                  <w:szCs w:val="18"/>
                                </w:rPr>
                                <w:t xml:space="preserve"> par Auteur inconnu est soumise à la licence </w:t>
                              </w:r>
                              <w:hyperlink r:id="rId7" w:history="1">
                                <w:r w:rsidRPr="00FE0342">
                                  <w:rPr>
                                    <w:rStyle w:val="Lienhypertexte"/>
                                    <w:sz w:val="18"/>
                                    <w:szCs w:val="18"/>
                                  </w:rPr>
                                  <w:t>CC BY-NC</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7FA7A31B" id="Groupe 3" o:spid="_x0000_s1026" style="position:absolute;margin-left:274.15pt;margin-top:8.65pt;width:132.75pt;height:105pt;z-index:251657728" coordorigin=",40587" coordsize="54495,5177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 o:spid="_x0000_s1027" type="#_x0000_t75" style="position:absolute;top:40587;width:29622;height:483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">
                  <v:imagedata r:id="rId8" o:title=""/>
                </v:shape>
                <v:shapetype id="_x0000_t202" coordsize="21600,21600" o:spt="202" path="m,l,21600r21600,l21600,xe">
                  <v:stroke joinstyle="miter"/>
                  <v:path gradientshapeok="t" o:connecttype="rect"/>
                </v:shapetype>
                <v:shape id="Zone de texte 2" o:spid="_x0000_s1028" type="#_x0000_t202" style="position:absolute;top:88925;width:54495;height:3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" stroked="f">
                  <v:textbox>
                    <w:txbxContent>
                      <w:p w14:paraId="615719B1" w14:textId="62FFF260" w:rsidR="00FE0342" w:rsidRPr="00FE0342" w:rsidRDefault="00FE0342" w:rsidP="00FE0342">
                        <w:pPr>
                          <w:rPr>
                            <w:sz w:val="18"/>
                            <w:szCs w:val="18"/>
                          </w:rPr>
                        </w:pPr>
                        <w:hyperlink r:id="rId9" w:history="1">
                          <w:r w:rsidRPr="00FE0342">
                            <w:rPr>
                              <w:rStyle w:val="Lienhypertexte"/>
                              <w:sz w:val="18"/>
                              <w:szCs w:val="18"/>
                            </w:rPr>
                            <w:t>Cette photo</w:t>
                          </w:r>
                        </w:hyperlink>
                        <w:r w:rsidRPr="00FE0342">
                          <w:rPr>
                            <w:sz w:val="18"/>
                            <w:szCs w:val="18"/>
                          </w:rPr>
                          <w:t xml:space="preserve"> par Auteur inconnu est soumise à la licence </w:t>
                        </w:r>
                        <w:hyperlink r:id="rId10" w:history="1">
                          <w:r w:rsidRPr="00FE0342">
                            <w:rPr>
                              <w:rStyle w:val="Lienhypertexte"/>
                              <w:sz w:val="18"/>
                              <w:szCs w:val="18"/>
                            </w:rPr>
                            <w:t>CC BY-NC</w:t>
                          </w:r>
                        </w:hyperlink>
                      </w:p>
                    </w:txbxContent>
                  </v:textbox>
                </v:shape>
              </v:group>
            </w:pict>
          </mc:Fallback>
        </mc:AlternateContent>
      </w:r>
      <w:r w:rsidRPr="00FE0342">
        <w:rPr>
          <w:b/>
          <w:bCs/>
          <w:color w:val="0C3512" w:themeColor="accent3" w:themeShade="80"/>
          <w:sz w:val="24"/>
          <w:szCs w:val="24"/>
        </w:rPr>
        <w:t xml:space="preserve">Rose Damas  </w:t>
      </w:r>
    </w:p>
    <w:p w14:paraId="45E7814B" w14:textId="73B48871" w:rsidR="00FE0342" w:rsidRPr="00FE0342" w:rsidRDefault="00FE0342" w:rsidP="00FE0342">
      <w:pPr>
        <w:spacing w:after="0"/>
        <w:rPr>
          <w:b/>
          <w:bCs/>
          <w:color w:val="0C3512" w:themeColor="accent3" w:themeShade="80"/>
          <w:sz w:val="24"/>
          <w:szCs w:val="24"/>
        </w:rPr>
      </w:pPr>
      <w:r w:rsidRPr="00FE0342">
        <w:rPr>
          <w:b/>
          <w:bCs/>
          <w:color w:val="0C3512" w:themeColor="accent3" w:themeShade="80"/>
          <w:sz w:val="24"/>
          <w:szCs w:val="24"/>
        </w:rPr>
        <w:t xml:space="preserve">Responsable Achats  </w:t>
      </w:r>
    </w:p>
    <w:p w14:paraId="5D57F1FC" w14:textId="112326A1" w:rsidR="00FE0342" w:rsidRPr="00FE0342" w:rsidRDefault="00FE0342" w:rsidP="00FE0342">
      <w:pPr>
        <w:spacing w:after="0"/>
        <w:rPr>
          <w:b/>
          <w:bCs/>
          <w:color w:val="0C3512" w:themeColor="accent3" w:themeShade="80"/>
          <w:sz w:val="24"/>
          <w:szCs w:val="24"/>
        </w:rPr>
      </w:pPr>
      <w:r w:rsidRPr="00FE0342">
        <w:rPr>
          <w:b/>
          <w:bCs/>
          <w:color w:val="0C3512" w:themeColor="accent3" w:themeShade="80"/>
          <w:sz w:val="24"/>
          <w:szCs w:val="24"/>
        </w:rPr>
        <w:t xml:space="preserve">Jolie Plante SARL  </w:t>
      </w:r>
    </w:p>
    <w:p w14:paraId="11EB454A" w14:textId="357A2DF8" w:rsidR="00FE0342" w:rsidRPr="00FE0342" w:rsidRDefault="00FE0342" w:rsidP="00FE0342">
      <w:pPr>
        <w:spacing w:after="0"/>
        <w:rPr>
          <w:b/>
          <w:bCs/>
          <w:color w:val="0C3512" w:themeColor="accent3" w:themeShade="80"/>
          <w:sz w:val="24"/>
          <w:szCs w:val="24"/>
        </w:rPr>
      </w:pPr>
      <w:r w:rsidRPr="00FE0342">
        <w:rPr>
          <w:b/>
          <w:bCs/>
          <w:color w:val="0C3512" w:themeColor="accent3" w:themeShade="80"/>
          <w:sz w:val="24"/>
          <w:szCs w:val="24"/>
        </w:rPr>
        <w:t xml:space="preserve">12 rue du Bouton d'Or  </w:t>
      </w:r>
    </w:p>
    <w:p w14:paraId="09CDDB36" w14:textId="1CBF0B08" w:rsidR="00FE0342" w:rsidRPr="00FE0342" w:rsidRDefault="00FE0342" w:rsidP="00FE0342">
      <w:pPr>
        <w:spacing w:after="0"/>
        <w:rPr>
          <w:b/>
          <w:bCs/>
          <w:color w:val="0C3512" w:themeColor="accent3" w:themeShade="80"/>
          <w:sz w:val="24"/>
          <w:szCs w:val="24"/>
        </w:rPr>
      </w:pPr>
      <w:r w:rsidRPr="00FE0342">
        <w:rPr>
          <w:b/>
          <w:bCs/>
          <w:color w:val="0C3512" w:themeColor="accent3" w:themeShade="80"/>
          <w:sz w:val="24"/>
          <w:szCs w:val="24"/>
        </w:rPr>
        <w:t xml:space="preserve">14000 Caen  </w:t>
      </w:r>
    </w:p>
    <w:p w14:paraId="395F6A5A" w14:textId="77777777" w:rsidR="00FE0342" w:rsidRPr="00FE0342" w:rsidRDefault="00FE0342" w:rsidP="00FE0342">
      <w:pPr>
        <w:rPr>
          <w:sz w:val="24"/>
          <w:szCs w:val="24"/>
        </w:rPr>
      </w:pPr>
    </w:p>
    <w:p w14:paraId="1C7FE054" w14:textId="77777777" w:rsidR="00FE0342" w:rsidRPr="00FE0342" w:rsidRDefault="00FE0342" w:rsidP="00FE0342">
      <w:pPr>
        <w:rPr>
          <w:color w:val="0C3512" w:themeColor="accent3" w:themeShade="80"/>
          <w:sz w:val="24"/>
          <w:szCs w:val="24"/>
        </w:rPr>
      </w:pPr>
      <w:r w:rsidRPr="00FE0342">
        <w:rPr>
          <w:color w:val="0C3512" w:themeColor="accent3" w:themeShade="80"/>
          <w:sz w:val="24"/>
          <w:szCs w:val="24"/>
        </w:rPr>
        <w:t xml:space="preserve">15 novembre 2024  </w:t>
      </w:r>
    </w:p>
    <w:p w14:paraId="70CDC3FD" w14:textId="77777777" w:rsidR="00FE0342" w:rsidRPr="00FE0342" w:rsidRDefault="00FE0342" w:rsidP="00FE0342">
      <w:pPr>
        <w:rPr>
          <w:sz w:val="24"/>
          <w:szCs w:val="24"/>
        </w:rPr>
      </w:pPr>
    </w:p>
    <w:p w14:paraId="20E4BA12" w14:textId="77777777" w:rsidR="00FE0342" w:rsidRPr="00FE0342" w:rsidRDefault="00FE0342" w:rsidP="00FE0342">
      <w:pPr>
        <w:spacing w:after="0"/>
        <w:ind w:left="5245"/>
        <w:rPr>
          <w:color w:val="0C3512" w:themeColor="accent3" w:themeShade="80"/>
          <w:sz w:val="24"/>
          <w:szCs w:val="24"/>
        </w:rPr>
      </w:pPr>
      <w:r w:rsidRPr="00FE0342">
        <w:rPr>
          <w:color w:val="0C3512" w:themeColor="accent3" w:themeShade="80"/>
          <w:sz w:val="24"/>
          <w:szCs w:val="24"/>
        </w:rPr>
        <w:t xml:space="preserve">Service Client  </w:t>
      </w:r>
    </w:p>
    <w:p w14:paraId="01C31371" w14:textId="77777777" w:rsidR="00FE0342" w:rsidRPr="00FE0342" w:rsidRDefault="00FE0342" w:rsidP="00FE0342">
      <w:pPr>
        <w:spacing w:after="0"/>
        <w:ind w:left="5245"/>
        <w:rPr>
          <w:color w:val="0C3512" w:themeColor="accent3" w:themeShade="80"/>
          <w:sz w:val="24"/>
          <w:szCs w:val="24"/>
        </w:rPr>
      </w:pPr>
      <w:r w:rsidRPr="00FE0342">
        <w:rPr>
          <w:color w:val="0C3512" w:themeColor="accent3" w:themeShade="80"/>
          <w:sz w:val="24"/>
          <w:szCs w:val="24"/>
        </w:rPr>
        <w:t xml:space="preserve">Toutes Fleurs SA  </w:t>
      </w:r>
    </w:p>
    <w:p w14:paraId="33CD93CB" w14:textId="77777777" w:rsidR="00FE0342" w:rsidRPr="00FE0342" w:rsidRDefault="00FE0342" w:rsidP="00FE0342">
      <w:pPr>
        <w:spacing w:after="0"/>
        <w:ind w:left="5245"/>
        <w:rPr>
          <w:color w:val="0C3512" w:themeColor="accent3" w:themeShade="80"/>
          <w:sz w:val="24"/>
          <w:szCs w:val="24"/>
        </w:rPr>
      </w:pPr>
      <w:r w:rsidRPr="00FE0342">
        <w:rPr>
          <w:color w:val="0C3512" w:themeColor="accent3" w:themeShade="80"/>
          <w:sz w:val="24"/>
          <w:szCs w:val="24"/>
        </w:rPr>
        <w:t xml:space="preserve">10 rue de l'Hippodrome  </w:t>
      </w:r>
    </w:p>
    <w:p w14:paraId="70AB9FFF" w14:textId="77777777" w:rsidR="00FE0342" w:rsidRPr="00FE0342" w:rsidRDefault="00FE0342" w:rsidP="00FE0342">
      <w:pPr>
        <w:spacing w:after="0"/>
        <w:ind w:left="5245"/>
        <w:rPr>
          <w:color w:val="0C3512" w:themeColor="accent3" w:themeShade="80"/>
          <w:sz w:val="24"/>
          <w:szCs w:val="24"/>
        </w:rPr>
      </w:pPr>
      <w:r w:rsidRPr="00FE0342">
        <w:rPr>
          <w:color w:val="0C3512" w:themeColor="accent3" w:themeShade="80"/>
          <w:sz w:val="24"/>
          <w:szCs w:val="24"/>
        </w:rPr>
        <w:t xml:space="preserve">75000 Paris  </w:t>
      </w:r>
    </w:p>
    <w:p w14:paraId="0325F4E6" w14:textId="77777777" w:rsidR="00FE0342" w:rsidRPr="00FE0342" w:rsidRDefault="00FE0342" w:rsidP="00FE0342">
      <w:pPr>
        <w:rPr>
          <w:sz w:val="24"/>
          <w:szCs w:val="24"/>
        </w:rPr>
      </w:pPr>
    </w:p>
    <w:p w14:paraId="6230C763" w14:textId="77777777" w:rsidR="00FE0342" w:rsidRPr="00FE0342" w:rsidRDefault="00FE0342" w:rsidP="00FE0342">
      <w:pPr>
        <w:rPr>
          <w:color w:val="0C3512" w:themeColor="accent3" w:themeShade="80"/>
          <w:sz w:val="24"/>
          <w:szCs w:val="24"/>
        </w:rPr>
      </w:pPr>
      <w:r w:rsidRPr="00FE0342">
        <w:rPr>
          <w:b/>
          <w:bCs/>
          <w:color w:val="0C3512" w:themeColor="accent3" w:themeShade="80"/>
          <w:sz w:val="24"/>
          <w:szCs w:val="24"/>
        </w:rPr>
        <w:t>Objet</w:t>
      </w:r>
      <w:r w:rsidRPr="00FE0342">
        <w:rPr>
          <w:color w:val="0C3512" w:themeColor="accent3" w:themeShade="80"/>
          <w:sz w:val="24"/>
          <w:szCs w:val="24"/>
        </w:rPr>
        <w:t xml:space="preserve"> : Demande de livraison urgente de la commande </w:t>
      </w:r>
      <w:proofErr w:type="spellStart"/>
      <w:r w:rsidRPr="00FE0342">
        <w:rPr>
          <w:color w:val="0C3512" w:themeColor="accent3" w:themeShade="80"/>
          <w:sz w:val="24"/>
          <w:szCs w:val="24"/>
        </w:rPr>
        <w:t>n°1218</w:t>
      </w:r>
      <w:proofErr w:type="spellEnd"/>
      <w:r w:rsidRPr="00FE0342">
        <w:rPr>
          <w:color w:val="0C3512" w:themeColor="accent3" w:themeShade="80"/>
          <w:sz w:val="24"/>
          <w:szCs w:val="24"/>
        </w:rPr>
        <w:t xml:space="preserve">  </w:t>
      </w:r>
    </w:p>
    <w:p w14:paraId="25E9E850" w14:textId="77777777" w:rsidR="00FE0342" w:rsidRPr="00FE0342" w:rsidRDefault="00FE0342" w:rsidP="00FE0342">
      <w:pPr>
        <w:rPr>
          <w:color w:val="0C3512" w:themeColor="accent3" w:themeShade="80"/>
          <w:sz w:val="24"/>
          <w:szCs w:val="24"/>
        </w:rPr>
      </w:pPr>
      <w:r w:rsidRPr="00FE0342">
        <w:rPr>
          <w:color w:val="0C3512" w:themeColor="accent3" w:themeShade="80"/>
          <w:sz w:val="24"/>
          <w:szCs w:val="24"/>
        </w:rPr>
        <w:t xml:space="preserve">Madame, Monsieur,  </w:t>
      </w:r>
    </w:p>
    <w:p w14:paraId="2CD4B907" w14:textId="77777777" w:rsidR="00FE0342" w:rsidRPr="00FE0342" w:rsidRDefault="00FE0342" w:rsidP="00FE0342">
      <w:pPr>
        <w:rPr>
          <w:color w:val="0C3512" w:themeColor="accent3" w:themeShade="80"/>
          <w:sz w:val="24"/>
          <w:szCs w:val="24"/>
        </w:rPr>
      </w:pPr>
      <w:r w:rsidRPr="00FE0342">
        <w:rPr>
          <w:color w:val="0C3512" w:themeColor="accent3" w:themeShade="80"/>
          <w:sz w:val="24"/>
          <w:szCs w:val="24"/>
        </w:rPr>
        <w:t xml:space="preserve">Je me permets de vous écrire en ma qualité de Responsable Achats chez Jolie Plante SARL concernant notre commande </w:t>
      </w:r>
      <w:proofErr w:type="spellStart"/>
      <w:r w:rsidRPr="00FE0342">
        <w:rPr>
          <w:color w:val="0C3512" w:themeColor="accent3" w:themeShade="80"/>
          <w:sz w:val="24"/>
          <w:szCs w:val="24"/>
        </w:rPr>
        <w:t>n°1218</w:t>
      </w:r>
      <w:proofErr w:type="spellEnd"/>
      <w:r w:rsidRPr="00FE0342">
        <w:rPr>
          <w:color w:val="0C3512" w:themeColor="accent3" w:themeShade="80"/>
          <w:sz w:val="24"/>
          <w:szCs w:val="24"/>
        </w:rPr>
        <w:t xml:space="preserve">, passée le 1er novembre 2023. Nous avons constaté que cette commande n'a pas encore été livrée, et nous nous trouvons actuellement en rupture de stock sur plusieurs produits essentiels.  </w:t>
      </w:r>
    </w:p>
    <w:p w14:paraId="4293768E" w14:textId="77777777" w:rsidR="00FE0342" w:rsidRPr="00FE0342" w:rsidRDefault="00FE0342" w:rsidP="00FE0342">
      <w:pPr>
        <w:rPr>
          <w:color w:val="0C3512" w:themeColor="accent3" w:themeShade="80"/>
          <w:sz w:val="24"/>
          <w:szCs w:val="24"/>
        </w:rPr>
      </w:pPr>
      <w:r w:rsidRPr="00FE0342">
        <w:rPr>
          <w:color w:val="0C3512" w:themeColor="accent3" w:themeShade="80"/>
          <w:sz w:val="24"/>
          <w:szCs w:val="24"/>
        </w:rPr>
        <w:t xml:space="preserve">Étant donné l'urgence de la situation et l'impact que cela pourrait avoir sur notre activité, nous vous serions reconnaissants de bien vouloir accélérer le processus de livraison de cette commande. Nous comprenons que des retards peuvent survenir, mais nous vous prions de bien vouloir traiter notre demande avec la plus haute priorité.  </w:t>
      </w:r>
    </w:p>
    <w:p w14:paraId="3418583D" w14:textId="77777777" w:rsidR="00FE0342" w:rsidRPr="00FE0342" w:rsidRDefault="00FE0342" w:rsidP="00FE0342">
      <w:pPr>
        <w:rPr>
          <w:color w:val="0C3512" w:themeColor="accent3" w:themeShade="80"/>
          <w:sz w:val="24"/>
          <w:szCs w:val="24"/>
        </w:rPr>
      </w:pPr>
      <w:r w:rsidRPr="00FE0342">
        <w:rPr>
          <w:color w:val="0C3512" w:themeColor="accent3" w:themeShade="80"/>
          <w:sz w:val="24"/>
          <w:szCs w:val="24"/>
        </w:rPr>
        <w:t xml:space="preserve">Nous vous remercions par avance pour votre compréhension et votre coopération. Nous restons à votre disposition pour toute information complémentaire et espérons une résolution rapide de cette situation.  </w:t>
      </w:r>
    </w:p>
    <w:p w14:paraId="3B778AD5" w14:textId="77777777" w:rsidR="00FE0342" w:rsidRPr="00FE0342" w:rsidRDefault="00FE0342" w:rsidP="00FE0342">
      <w:pPr>
        <w:rPr>
          <w:color w:val="0C3512" w:themeColor="accent3" w:themeShade="80"/>
          <w:sz w:val="24"/>
          <w:szCs w:val="24"/>
        </w:rPr>
      </w:pPr>
      <w:r w:rsidRPr="00FE0342">
        <w:rPr>
          <w:color w:val="0C3512" w:themeColor="accent3" w:themeShade="80"/>
          <w:sz w:val="24"/>
          <w:szCs w:val="24"/>
        </w:rPr>
        <w:t xml:space="preserve">Dans l'attente de votre retour, veuillez agréer, Madame, Monsieur, l'expression de nos salutations distinguées.  </w:t>
      </w:r>
    </w:p>
    <w:p w14:paraId="04B93F06" w14:textId="77777777" w:rsidR="00FE0342" w:rsidRPr="00FE0342" w:rsidRDefault="00FE0342" w:rsidP="00FE0342">
      <w:pPr>
        <w:spacing w:after="0"/>
        <w:rPr>
          <w:color w:val="0C3512" w:themeColor="accent3" w:themeShade="80"/>
          <w:sz w:val="28"/>
          <w:szCs w:val="28"/>
        </w:rPr>
      </w:pPr>
      <w:r w:rsidRPr="00FE0342">
        <w:rPr>
          <w:color w:val="0C3512" w:themeColor="accent3" w:themeShade="80"/>
          <w:sz w:val="28"/>
          <w:szCs w:val="28"/>
        </w:rPr>
        <w:t xml:space="preserve">Rose Damas  </w:t>
      </w:r>
    </w:p>
    <w:p w14:paraId="51B3795C" w14:textId="77777777" w:rsidR="00FE0342" w:rsidRPr="00FE0342" w:rsidRDefault="00FE0342" w:rsidP="00FE0342">
      <w:pPr>
        <w:spacing w:after="0"/>
        <w:rPr>
          <w:color w:val="0C3512" w:themeColor="accent3" w:themeShade="80"/>
        </w:rPr>
      </w:pPr>
      <w:r w:rsidRPr="00FE0342">
        <w:rPr>
          <w:color w:val="0C3512" w:themeColor="accent3" w:themeShade="80"/>
        </w:rPr>
        <w:t xml:space="preserve">Responsable Achats  </w:t>
      </w:r>
    </w:p>
    <w:p w14:paraId="6D439064" w14:textId="77777777" w:rsidR="00FE0342" w:rsidRPr="00FE0342" w:rsidRDefault="00FE0342" w:rsidP="00FE0342">
      <w:pPr>
        <w:spacing w:after="0"/>
        <w:rPr>
          <w:color w:val="0C3512" w:themeColor="accent3" w:themeShade="80"/>
        </w:rPr>
      </w:pPr>
      <w:r w:rsidRPr="00FE0342">
        <w:rPr>
          <w:color w:val="0C3512" w:themeColor="accent3" w:themeShade="80"/>
        </w:rPr>
        <w:t xml:space="preserve">Jolie Plante SARL  </w:t>
      </w:r>
    </w:p>
    <w:p w14:paraId="54074197" w14:textId="77777777" w:rsidR="00FE0342" w:rsidRPr="00FE0342" w:rsidRDefault="00FE0342" w:rsidP="00FE0342">
      <w:pPr>
        <w:spacing w:after="0"/>
        <w:rPr>
          <w:color w:val="0C3512" w:themeColor="accent3" w:themeShade="80"/>
        </w:rPr>
      </w:pPr>
      <w:r w:rsidRPr="00FE0342">
        <w:rPr>
          <w:color w:val="0C3512" w:themeColor="accent3" w:themeShade="80"/>
        </w:rPr>
        <w:t xml:space="preserve">Téléphone : 06 06 06 06 06  </w:t>
      </w:r>
    </w:p>
    <w:p w14:paraId="356C2209" w14:textId="77777777" w:rsidR="00FE0342" w:rsidRPr="00FE0342" w:rsidRDefault="00FE0342" w:rsidP="00FE0342">
      <w:pPr>
        <w:spacing w:after="0"/>
        <w:rPr>
          <w:color w:val="0C3512" w:themeColor="accent3" w:themeShade="80"/>
        </w:rPr>
      </w:pPr>
      <w:proofErr w:type="gramStart"/>
      <w:r w:rsidRPr="00FE0342">
        <w:rPr>
          <w:color w:val="0C3512" w:themeColor="accent3" w:themeShade="80"/>
        </w:rPr>
        <w:t>Email</w:t>
      </w:r>
      <w:proofErr w:type="gramEnd"/>
      <w:r w:rsidRPr="00FE0342">
        <w:rPr>
          <w:color w:val="0C3512" w:themeColor="accent3" w:themeShade="80"/>
        </w:rPr>
        <w:t xml:space="preserve"> : rosedamas@outlook.com  </w:t>
      </w:r>
    </w:p>
    <w:p w14:paraId="1062877E" w14:textId="77777777" w:rsidR="00FE0342" w:rsidRPr="00FE0342" w:rsidRDefault="00FE0342" w:rsidP="00FE0342">
      <w:pPr>
        <w:rPr>
          <w:sz w:val="24"/>
          <w:szCs w:val="24"/>
        </w:rPr>
      </w:pPr>
    </w:p>
    <w:p w14:paraId="43AE7180" w14:textId="2EF4A68B" w:rsidR="004B777C" w:rsidRPr="00FE0342" w:rsidRDefault="00FE0342" w:rsidP="00FE0342">
      <w:pPr>
        <w:rPr>
          <w:i/>
          <w:iCs/>
          <w:color w:val="124F1A" w:themeColor="accent3" w:themeShade="BF"/>
          <w:sz w:val="20"/>
          <w:szCs w:val="20"/>
        </w:rPr>
      </w:pPr>
      <w:r w:rsidRPr="00FE0342">
        <w:rPr>
          <w:b/>
          <w:bCs/>
          <w:color w:val="0C3512" w:themeColor="accent3" w:themeShade="80"/>
          <w:sz w:val="24"/>
          <w:szCs w:val="24"/>
        </w:rPr>
        <w:t>P.S</w:t>
      </w:r>
      <w:r w:rsidRPr="00FE0342">
        <w:rPr>
          <w:sz w:val="24"/>
          <w:szCs w:val="24"/>
        </w:rPr>
        <w:t xml:space="preserve">. : </w:t>
      </w:r>
      <w:r w:rsidRPr="00FE0342">
        <w:rPr>
          <w:i/>
          <w:iCs/>
          <w:color w:val="124F1A" w:themeColor="accent3" w:themeShade="BF"/>
          <w:sz w:val="20"/>
          <w:szCs w:val="20"/>
        </w:rPr>
        <w:t>Selon l'article L. 216-1 du Code de commerce, le fournisseur est tenu de respecter les délais de livraison convenus. En cas de retard, l'acheteur peut demander la résolution de la vente ou une réduction du prix. Cet article souligne l'importance du respect des délais pour le bon déroulement des relations commerciales.</w:t>
      </w:r>
    </w:p>
    <w:sectPr w:rsidR="004B777C" w:rsidRPr="00FE034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0342"/>
    <w:rsid w:val="003D62D9"/>
    <w:rsid w:val="004B777C"/>
    <w:rsid w:val="005166F7"/>
    <w:rsid w:val="006E7B77"/>
    <w:rsid w:val="008948B5"/>
    <w:rsid w:val="008F2A6D"/>
    <w:rsid w:val="00C93CA7"/>
    <w:rsid w:val="00CE1AFE"/>
    <w:rsid w:val="00ED5727"/>
    <w:rsid w:val="00FE034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A3F8E0"/>
  <w15:chartTrackingRefBased/>
  <w15:docId w15:val="{46D1E66D-1F2F-44C2-AC88-44C02E72D9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FE034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FE034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FE0342"/>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FE0342"/>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FE0342"/>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FE0342"/>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FE0342"/>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FE0342"/>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FE0342"/>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E0342"/>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FE0342"/>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FE0342"/>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FE0342"/>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FE0342"/>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FE0342"/>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FE0342"/>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FE0342"/>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FE0342"/>
    <w:rPr>
      <w:rFonts w:eastAsiaTheme="majorEastAsia" w:cstheme="majorBidi"/>
      <w:color w:val="272727" w:themeColor="text1" w:themeTint="D8"/>
    </w:rPr>
  </w:style>
  <w:style w:type="paragraph" w:styleId="Titre">
    <w:name w:val="Title"/>
    <w:basedOn w:val="Normal"/>
    <w:next w:val="Normal"/>
    <w:link w:val="TitreCar"/>
    <w:uiPriority w:val="10"/>
    <w:qFormat/>
    <w:rsid w:val="00FE034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FE0342"/>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FE0342"/>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FE0342"/>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FE0342"/>
    <w:pPr>
      <w:spacing w:before="160"/>
      <w:jc w:val="center"/>
    </w:pPr>
    <w:rPr>
      <w:i/>
      <w:iCs/>
      <w:color w:val="404040" w:themeColor="text1" w:themeTint="BF"/>
    </w:rPr>
  </w:style>
  <w:style w:type="character" w:customStyle="1" w:styleId="CitationCar">
    <w:name w:val="Citation Car"/>
    <w:basedOn w:val="Policepardfaut"/>
    <w:link w:val="Citation"/>
    <w:uiPriority w:val="29"/>
    <w:rsid w:val="00FE0342"/>
    <w:rPr>
      <w:i/>
      <w:iCs/>
      <w:color w:val="404040" w:themeColor="text1" w:themeTint="BF"/>
    </w:rPr>
  </w:style>
  <w:style w:type="paragraph" w:styleId="Paragraphedeliste">
    <w:name w:val="List Paragraph"/>
    <w:basedOn w:val="Normal"/>
    <w:uiPriority w:val="34"/>
    <w:qFormat/>
    <w:rsid w:val="00FE0342"/>
    <w:pPr>
      <w:ind w:left="720"/>
      <w:contextualSpacing/>
    </w:pPr>
  </w:style>
  <w:style w:type="character" w:styleId="Accentuationintense">
    <w:name w:val="Intense Emphasis"/>
    <w:basedOn w:val="Policepardfaut"/>
    <w:uiPriority w:val="21"/>
    <w:qFormat/>
    <w:rsid w:val="00FE0342"/>
    <w:rPr>
      <w:i/>
      <w:iCs/>
      <w:color w:val="0F4761" w:themeColor="accent1" w:themeShade="BF"/>
    </w:rPr>
  </w:style>
  <w:style w:type="paragraph" w:styleId="Citationintense">
    <w:name w:val="Intense Quote"/>
    <w:basedOn w:val="Normal"/>
    <w:next w:val="Normal"/>
    <w:link w:val="CitationintenseCar"/>
    <w:uiPriority w:val="30"/>
    <w:qFormat/>
    <w:rsid w:val="00FE034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FE0342"/>
    <w:rPr>
      <w:i/>
      <w:iCs/>
      <w:color w:val="0F4761" w:themeColor="accent1" w:themeShade="BF"/>
    </w:rPr>
  </w:style>
  <w:style w:type="character" w:styleId="Rfrenceintense">
    <w:name w:val="Intense Reference"/>
    <w:basedOn w:val="Policepardfaut"/>
    <w:uiPriority w:val="32"/>
    <w:qFormat/>
    <w:rsid w:val="00FE0342"/>
    <w:rPr>
      <w:b/>
      <w:bCs/>
      <w:smallCaps/>
      <w:color w:val="0F4761" w:themeColor="accent1" w:themeShade="BF"/>
      <w:spacing w:val="5"/>
    </w:rPr>
  </w:style>
  <w:style w:type="character" w:styleId="Lienhypertexte">
    <w:name w:val="Hyperlink"/>
    <w:basedOn w:val="Policepardfaut"/>
    <w:uiPriority w:val="99"/>
    <w:unhideWhenUsed/>
    <w:rsid w:val="00FE0342"/>
    <w:rPr>
      <w:color w:val="467886" w:themeColor="hyperlink"/>
      <w:u w:val="single"/>
    </w:rPr>
  </w:style>
  <w:style w:type="character" w:styleId="Mentionnonrsolue">
    <w:name w:val="Unresolved Mention"/>
    <w:basedOn w:val="Policepardfaut"/>
    <w:uiPriority w:val="99"/>
    <w:semiHidden/>
    <w:unhideWhenUsed/>
    <w:rsid w:val="00FE03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webSettings" Target="webSettings.xml"/><Relationship Id="rId7" Type="http://schemas.openxmlformats.org/officeDocument/2006/relationships/hyperlink" Target="https://creativecommons.org/licenses/by-nc/3.0/"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freepngimg.com/png/24565-rose-image" TargetMode="External"/><Relationship Id="rId11" Type="http://schemas.openxmlformats.org/officeDocument/2006/relationships/fontTable" Target="fontTable.xml"/><Relationship Id="rId5" Type="http://schemas.openxmlformats.org/officeDocument/2006/relationships/hyperlink" Target="https://freepngimg.com/png/24565-rose-image" TargetMode="External"/><Relationship Id="rId10" Type="http://schemas.openxmlformats.org/officeDocument/2006/relationships/hyperlink" Target="https://creativecommons.org/licenses/by-nc/3.0/" TargetMode="External"/><Relationship Id="rId4" Type="http://schemas.openxmlformats.org/officeDocument/2006/relationships/image" Target="media/image1.png"/><Relationship Id="rId9" Type="http://schemas.openxmlformats.org/officeDocument/2006/relationships/hyperlink" Target="https://freepngimg.com/png/24565-rose-image"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8">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40233BA4-BD05-421E-87E1-FA00B65BDC94}">
  <we:reference id="wa200006000" version="1.2.1.0" store="fr-FR" storeType="OMEX"/>
  <we:alternateReferences>
    <we:reference id="wa200006000" version="1.2.1.0" store="wa200006000" storeType="OMEX"/>
  </we:alternateReferences>
  <we:properties>
    <we:property name="document_UID" value="&quot;8c703a48-1ce5-48d6-9869-c80545fd742d&quot;"/>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Normal.dotm</Template>
  <TotalTime>10</TotalTime>
  <Pages>1</Pages>
  <Words>258</Words>
  <Characters>1423</Characters>
  <Application>Microsoft Office Word</Application>
  <DocSecurity>0</DocSecurity>
  <Lines>11</Lines>
  <Paragraphs>3</Paragraphs>
  <ScaleCrop>false</ScaleCrop>
  <Company/>
  <LinksUpToDate>false</LinksUpToDate>
  <CharactersWithSpaces>1678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Green</dc:creator>
  <cp:keywords/>
  <dc:description/>
  <cp:lastModifiedBy>joel Green</cp:lastModifiedBy>
  <cp:revision>2</cp:revision>
  <dcterms:created xsi:type="dcterms:W3CDTF">2024-11-15T09:31:00Z</dcterms:created>
  <dcterms:modified xsi:type="dcterms:W3CDTF">2024-11-15T09:54:00Z</dcterms:modified>
</cp:coreProperties>
</file>